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35934" w14:textId="77777777" w:rsidR="00EB1EDA" w:rsidRPr="00FD028A" w:rsidRDefault="00EB1EDA" w:rsidP="00145AAB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3E835936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E835935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3E835939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3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3E835938" w14:textId="77777777" w:rsidR="007736B4" w:rsidRPr="00B50FF9" w:rsidRDefault="00375C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3E83593C" w14:textId="77777777" w:rsidTr="00644344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E83593A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3E83593B" w14:textId="77777777" w:rsidR="00716BD5" w:rsidRPr="00B50FF9" w:rsidRDefault="00644344" w:rsidP="000E6785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 w:rsidR="002453C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479E2">
              <w:rPr>
                <w:rFonts w:ascii="Arial" w:hAnsi="Arial" w:cs="Arial"/>
                <w:sz w:val="19"/>
                <w:szCs w:val="19"/>
              </w:rPr>
              <w:t>(NP)</w:t>
            </w:r>
          </w:p>
        </w:tc>
      </w:tr>
      <w:tr w:rsidR="007736B4" w:rsidRPr="00B50FF9" w14:paraId="3E83593F" w14:textId="77777777" w:rsidTr="00644344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3E83593D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3E83593E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2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40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2453C9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3E835941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5" w14:textId="77777777" w:rsidTr="00644344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3E835943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3E835944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8" w14:textId="77777777" w:rsidTr="00644344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3E835946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3E83594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B" w14:textId="77777777" w:rsidTr="00644344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3E835949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3E83594A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3E835951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E83594C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3E83594D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E83594E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3E83594F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3E835950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3E83595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2" w14:textId="77777777" w:rsidR="006647CF" w:rsidRPr="00644344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64434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3E835953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4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5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5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8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E835959" w14:textId="2F516C37" w:rsidR="00644344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del w:id="0" w:author="Anna Baron" w:date="2015-10-06T13:36:00Z">
              <w:r w:rsidRPr="00644344" w:rsidDel="0091273B">
                <w:rPr>
                  <w:rFonts w:ascii="Arial" w:hAnsi="Arial" w:cs="Arial"/>
                  <w:sz w:val="19"/>
                  <w:szCs w:val="19"/>
                </w:rPr>
                <w:delText xml:space="preserve">z hľadiska schopnosti orgánov verejnej správy realizovať zodpovedné adaptačné procesy na spoločenské zmeny </w:delText>
              </w:r>
            </w:del>
            <w:ins w:id="1" w:author="Anna Baron" w:date="2015-10-06T13:36:00Z">
              <w:r w:rsidR="0091273B">
                <w:rPr>
                  <w:rFonts w:ascii="Arial" w:hAnsi="Arial" w:cs="Arial"/>
                  <w:sz w:val="19"/>
                  <w:szCs w:val="19"/>
                </w:rPr>
                <w:t>s</w:t>
              </w:r>
            </w:ins>
            <w:ins w:id="2" w:author="Anna Baron" w:date="2015-10-06T13:37:00Z">
              <w:r w:rsidR="0091273B">
                <w:rPr>
                  <w:rFonts w:ascii="Arial" w:hAnsi="Arial" w:cs="Arial"/>
                  <w:sz w:val="19"/>
                  <w:szCs w:val="19"/>
                </w:rPr>
                <w:t xml:space="preserve"> reformným zámerom </w:t>
              </w:r>
            </w:ins>
          </w:p>
          <w:p w14:paraId="3E83595A" w14:textId="77777777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B" w14:textId="679CE016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C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D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6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F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577A80DF" w14:textId="77777777" w:rsidR="0091273B" w:rsidRPr="00B90D0C" w:rsidRDefault="0091273B" w:rsidP="0091273B">
            <w:pPr>
              <w:pStyle w:val="TableParagraph"/>
              <w:spacing w:line="239" w:lineRule="auto"/>
              <w:ind w:left="83" w:right="89"/>
              <w:rPr>
                <w:ins w:id="3" w:author="Anna Baron" w:date="2015-10-06T13:39:00Z"/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ins w:id="4" w:author="Anna Baron" w:date="2015-10-06T13:39:00Z">
              <w:r w:rsidRPr="00B90D0C">
                <w:rPr>
                  <w:rFonts w:ascii="Arial" w:hAnsi="Arial" w:cs="Arial"/>
                  <w:color w:val="auto"/>
                  <w:sz w:val="19"/>
                  <w:szCs w:val="19"/>
                  <w:lang w:val="sk-SK"/>
                </w:rPr>
                <w:t xml:space="preserve">Súlad projektu z hľadiska schopnosti orgánov verejnej správy realizovať zodpovedné adaptačné procesy na spoločenské zmeny </w:t>
              </w:r>
            </w:ins>
          </w:p>
          <w:p w14:paraId="3E835960" w14:textId="6F3175A0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del w:id="5" w:author="Anna Baron" w:date="2015-10-06T13:39:00Z">
              <w:r w:rsidRPr="00644344" w:rsidDel="0091273B">
                <w:rPr>
                  <w:rFonts w:ascii="Arial" w:hAnsi="Arial" w:cs="Arial"/>
                  <w:sz w:val="19"/>
                  <w:szCs w:val="19"/>
                </w:rPr>
                <w:delText xml:space="preserve">Posúdenie súladu </w:delText>
              </w:r>
              <w:r w:rsidRPr="00644344" w:rsidDel="0091273B">
                <w:rPr>
                  <w:rFonts w:ascii="Arial" w:hAnsi="Arial" w:cs="Arial"/>
                  <w:sz w:val="19"/>
                  <w:szCs w:val="19"/>
                </w:rPr>
                <w:lastRenderedPageBreak/>
                <w:delText>projektu s cieľmi HP rovnosť medzi mužmi a ženami a nediskriminácia?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32E02596" w14:textId="77777777" w:rsidR="00B50FF9" w:rsidRDefault="00644344" w:rsidP="00644344">
            <w:pPr>
              <w:tabs>
                <w:tab w:val="left" w:pos="1695"/>
              </w:tabs>
              <w:rPr>
                <w:ins w:id="6" w:author="Anna Baron" w:date="2015-10-06T13:43:00Z"/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 PO 2</w:t>
            </w:r>
          </w:p>
          <w:p w14:paraId="3E835961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2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3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273B" w:rsidRPr="00B50FF9" w14:paraId="1EE90402" w14:textId="77777777" w:rsidTr="00B50FF9">
        <w:trPr>
          <w:trHeight w:val="1247"/>
          <w:jc w:val="center"/>
          <w:ins w:id="7" w:author="Anna Baron" w:date="2015-10-06T13:46:00Z"/>
        </w:trPr>
        <w:tc>
          <w:tcPr>
            <w:tcW w:w="700" w:type="dxa"/>
            <w:shd w:val="clear" w:color="auto" w:fill="auto"/>
          </w:tcPr>
          <w:p w14:paraId="35AEDD98" w14:textId="1F8ED1BE" w:rsidR="0091273B" w:rsidRPr="00644344" w:rsidRDefault="00DA36F7" w:rsidP="00561990">
            <w:pPr>
              <w:jc w:val="center"/>
              <w:rPr>
                <w:ins w:id="8" w:author="Anna Baron" w:date="2015-10-06T13:46:00Z"/>
                <w:rFonts w:ascii="Arial" w:hAnsi="Arial" w:cs="Arial"/>
                <w:sz w:val="19"/>
                <w:szCs w:val="19"/>
              </w:rPr>
            </w:pPr>
            <w:ins w:id="9" w:author="Anna Baron" w:date="2015-10-06T13:47:00Z">
              <w:r>
                <w:rPr>
                  <w:rFonts w:ascii="Arial" w:hAnsi="Arial" w:cs="Arial"/>
                  <w:sz w:val="19"/>
                  <w:szCs w:val="19"/>
                </w:rPr>
                <w:lastRenderedPageBreak/>
                <w:t>1.4</w:t>
              </w:r>
            </w:ins>
          </w:p>
        </w:tc>
        <w:tc>
          <w:tcPr>
            <w:tcW w:w="1988" w:type="dxa"/>
            <w:shd w:val="clear" w:color="auto" w:fill="auto"/>
          </w:tcPr>
          <w:p w14:paraId="1077E497" w14:textId="3B6F9787" w:rsidR="0091273B" w:rsidRDefault="00561990" w:rsidP="00561990">
            <w:pPr>
              <w:rPr>
                <w:ins w:id="10" w:author="Anna Baron" w:date="2015-10-06T13:46:00Z"/>
                <w:rFonts w:ascii="Verdana" w:hAnsi="Verdana"/>
                <w:sz w:val="16"/>
              </w:rPr>
            </w:pPr>
            <w:ins w:id="11" w:author="Anna Baron" w:date="2015-10-06T13:48:00Z">
              <w:r w:rsidRPr="00561990">
                <w:rPr>
                  <w:rFonts w:ascii="Arial" w:hAnsi="Arial" w:cs="Arial"/>
                  <w:sz w:val="19"/>
                  <w:szCs w:val="19"/>
                </w:rPr>
                <w:t>Posúdenie súladu projektu s cieľmi HP RMŽ a ND</w:t>
              </w:r>
            </w:ins>
          </w:p>
        </w:tc>
        <w:tc>
          <w:tcPr>
            <w:tcW w:w="1915" w:type="dxa"/>
            <w:gridSpan w:val="2"/>
            <w:shd w:val="clear" w:color="auto" w:fill="auto"/>
          </w:tcPr>
          <w:p w14:paraId="2491C2C8" w14:textId="77777777" w:rsidR="00561990" w:rsidRDefault="00561990" w:rsidP="00561990">
            <w:pPr>
              <w:rPr>
                <w:ins w:id="12" w:author="Anna Baron" w:date="2015-10-06T13:48:00Z"/>
                <w:rFonts w:ascii="Arial" w:hAnsi="Arial" w:cs="Arial"/>
                <w:sz w:val="19"/>
                <w:szCs w:val="19"/>
              </w:rPr>
            </w:pPr>
            <w:ins w:id="13" w:author="Anna Baron" w:date="2015-10-06T13:48:00Z">
              <w:r w:rsidRPr="00644344">
                <w:rPr>
                  <w:rFonts w:ascii="Arial" w:hAnsi="Arial" w:cs="Arial"/>
                  <w:sz w:val="19"/>
                  <w:szCs w:val="19"/>
                </w:rPr>
                <w:t>Príspevok navrhovaného projektu k cieľom a výsledkom OP a PO 2</w:t>
              </w:r>
            </w:ins>
          </w:p>
          <w:p w14:paraId="62893C8F" w14:textId="77777777" w:rsidR="0091273B" w:rsidRPr="00644344" w:rsidRDefault="0091273B" w:rsidP="00644344">
            <w:pPr>
              <w:tabs>
                <w:tab w:val="left" w:pos="1695"/>
              </w:tabs>
              <w:rPr>
                <w:ins w:id="14" w:author="Anna Baron" w:date="2015-10-06T13:46:00Z"/>
                <w:rFonts w:ascii="Arial" w:hAnsi="Arial" w:cs="Arial"/>
                <w:sz w:val="19"/>
                <w:szCs w:val="19"/>
              </w:rPr>
            </w:pPr>
          </w:p>
        </w:tc>
        <w:customXmlInsRangeStart w:id="15" w:author="Anna Baron" w:date="2015-10-06T13:49:00Z"/>
        <w:sdt>
          <w:sdtPr>
            <w:rPr>
              <w:rFonts w:ascii="Arial" w:hAnsi="Arial" w:cs="Arial"/>
              <w:sz w:val="19"/>
              <w:szCs w:val="19"/>
            </w:rPr>
            <w:id w:val="792482147"/>
            <w:placeholder>
              <w:docPart w:val="B4000848B3B247D38A9E18B108A3014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InsRangeEnd w:id="15"/>
            <w:tc>
              <w:tcPr>
                <w:tcW w:w="1446" w:type="dxa"/>
                <w:shd w:val="clear" w:color="auto" w:fill="auto"/>
              </w:tcPr>
              <w:p w14:paraId="45E533A2" w14:textId="46B3E1B5" w:rsidR="0091273B" w:rsidRDefault="00561990" w:rsidP="0005070D">
                <w:pPr>
                  <w:jc w:val="center"/>
                  <w:rPr>
                    <w:ins w:id="16" w:author="Anna Baron" w:date="2015-10-06T13:46:00Z"/>
                    <w:rFonts w:ascii="Arial" w:hAnsi="Arial" w:cs="Arial"/>
                    <w:sz w:val="19"/>
                    <w:szCs w:val="19"/>
                  </w:rPr>
                </w:pPr>
                <w:ins w:id="17" w:author="Anna Baron" w:date="2015-10-06T13:49:00Z">
                  <w:r w:rsidRPr="00B50FF9">
                    <w:rPr>
                      <w:rFonts w:ascii="Arial" w:hAnsi="Arial" w:cs="Arial"/>
                      <w:sz w:val="19"/>
                      <w:szCs w:val="19"/>
                    </w:rPr>
                    <w:t>Vyberte položku.</w:t>
                  </w:r>
                </w:ins>
              </w:p>
            </w:tc>
            <w:customXmlInsRangeStart w:id="18" w:author="Anna Baron" w:date="2015-10-06T13:49:00Z"/>
          </w:sdtContent>
        </w:sdt>
        <w:customXmlInsRangeEnd w:id="18"/>
        <w:tc>
          <w:tcPr>
            <w:tcW w:w="3698" w:type="dxa"/>
            <w:shd w:val="clear" w:color="auto" w:fill="auto"/>
          </w:tcPr>
          <w:p w14:paraId="04FAA718" w14:textId="77777777" w:rsidR="0091273B" w:rsidRPr="00B50FF9" w:rsidRDefault="0091273B" w:rsidP="0005070D">
            <w:pPr>
              <w:jc w:val="center"/>
              <w:rPr>
                <w:ins w:id="19" w:author="Anna Baron" w:date="2015-10-06T13:46:00Z"/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6A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5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E835966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7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8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9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0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B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E83596C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D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E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F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6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1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3E835972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3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4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5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7C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7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3E835978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9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A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B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D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E83597E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F" w14:textId="77777777" w:rsidR="00DD5CA5" w:rsidRPr="00644344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0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1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8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3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3E835984" w14:textId="1E0355FD" w:rsidR="00DD5CA5" w:rsidRPr="00644344" w:rsidRDefault="00DA5E36" w:rsidP="00B50FF9">
            <w:pPr>
              <w:rPr>
                <w:rFonts w:ascii="Arial" w:hAnsi="Arial" w:cs="Arial"/>
                <w:sz w:val="19"/>
                <w:szCs w:val="19"/>
              </w:rPr>
            </w:pPr>
            <w:ins w:id="20" w:author="Anna Baron" w:date="2015-10-06T14:05:00Z">
              <w:r w:rsidRPr="00DA5E36">
                <w:rPr>
                  <w:rFonts w:ascii="Arial" w:hAnsi="Arial" w:cs="Arial"/>
                  <w:sz w:val="19"/>
                  <w:szCs w:val="19"/>
                </w:rPr>
                <w:t>Vecná  oprávnenosť, účelnosť, efektívnosť a hospodárnosť</w:t>
              </w:r>
              <w:r w:rsidRPr="00DA5E36" w:rsidDel="002F357E">
                <w:rPr>
                  <w:rFonts w:ascii="Arial" w:hAnsi="Arial" w:cs="Arial"/>
                  <w:sz w:val="19"/>
                  <w:szCs w:val="19"/>
                </w:rPr>
                <w:t xml:space="preserve"> </w:t>
              </w:r>
              <w:r w:rsidRPr="00DA5E36">
                <w:rPr>
                  <w:rFonts w:ascii="Arial" w:hAnsi="Arial" w:cs="Arial"/>
                  <w:sz w:val="19"/>
                  <w:szCs w:val="19"/>
                </w:rPr>
                <w:t>výdavkov projektu</w:t>
              </w:r>
            </w:ins>
            <w:del w:id="21" w:author="Anna Baron" w:date="2015-10-06T14:05:00Z">
              <w:r w:rsidR="00644344" w:rsidRPr="00644344" w:rsidDel="00DA5E36">
                <w:rPr>
                  <w:rFonts w:ascii="Arial" w:hAnsi="Arial" w:cs="Arial"/>
                  <w:sz w:val="19"/>
                  <w:szCs w:val="19"/>
                </w:rPr>
                <w:delText>Účelnosť a oprávnenosť výdavkov projektu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3E835985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6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7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:rsidDel="001D2FF7" w14:paraId="3E83598E" w14:textId="3F32D662" w:rsidTr="00B50FF9">
        <w:trPr>
          <w:trHeight w:val="1247"/>
          <w:jc w:val="center"/>
          <w:del w:id="22" w:author="Marek Pazdera" w:date="2015-10-14T11:04:00Z"/>
        </w:trPr>
        <w:tc>
          <w:tcPr>
            <w:tcW w:w="700" w:type="dxa"/>
            <w:shd w:val="clear" w:color="auto" w:fill="auto"/>
          </w:tcPr>
          <w:p w14:paraId="3E835989" w14:textId="7B2ED5AD" w:rsidR="00DD5CA5" w:rsidRPr="00644344" w:rsidDel="001D2FF7" w:rsidRDefault="00DD5CA5" w:rsidP="004734B7">
            <w:pPr>
              <w:jc w:val="center"/>
              <w:rPr>
                <w:del w:id="23" w:author="Marek Pazdera" w:date="2015-10-14T11:04:00Z"/>
                <w:rFonts w:ascii="Arial" w:hAnsi="Arial" w:cs="Arial"/>
                <w:sz w:val="19"/>
                <w:szCs w:val="19"/>
              </w:rPr>
            </w:pPr>
            <w:del w:id="24" w:author="Marek Pazdera" w:date="2015-10-14T11:04:00Z">
              <w:r w:rsidRPr="00644344" w:rsidDel="001D2FF7">
                <w:rPr>
                  <w:rFonts w:ascii="Arial" w:hAnsi="Arial" w:cs="Arial"/>
                  <w:sz w:val="19"/>
                  <w:szCs w:val="19"/>
                </w:rPr>
                <w:delText>4.2</w:delText>
              </w:r>
            </w:del>
          </w:p>
        </w:tc>
        <w:tc>
          <w:tcPr>
            <w:tcW w:w="1988" w:type="dxa"/>
            <w:shd w:val="clear" w:color="auto" w:fill="auto"/>
          </w:tcPr>
          <w:p w14:paraId="3E83598A" w14:textId="71FD41C8" w:rsidR="00DD5CA5" w:rsidRPr="00644344" w:rsidDel="001D2FF7" w:rsidRDefault="00644344" w:rsidP="00B50FF9">
            <w:pPr>
              <w:rPr>
                <w:del w:id="25" w:author="Marek Pazdera" w:date="2015-10-14T11:04:00Z"/>
                <w:rFonts w:ascii="Arial" w:hAnsi="Arial" w:cs="Arial"/>
                <w:sz w:val="19"/>
                <w:szCs w:val="19"/>
              </w:rPr>
            </w:pPr>
            <w:del w:id="26" w:author="Marek Pazdera" w:date="2015-10-14T11:04:00Z">
              <w:r w:rsidRPr="00644344" w:rsidDel="001D2FF7">
                <w:rPr>
                  <w:rFonts w:ascii="Arial" w:hAnsi="Arial" w:cs="Arial"/>
                  <w:sz w:val="19"/>
                  <w:szCs w:val="19"/>
                </w:rPr>
                <w:delText>Efektívnosť a hospodárnosť výdavkov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3E83598B" w14:textId="516F1641" w:rsidR="00DD5CA5" w:rsidRPr="00644344" w:rsidDel="001D2FF7" w:rsidRDefault="00644344" w:rsidP="00B50FF9">
            <w:pPr>
              <w:rPr>
                <w:del w:id="27" w:author="Marek Pazdera" w:date="2015-10-14T11:04:00Z"/>
                <w:rFonts w:ascii="Arial" w:hAnsi="Arial" w:cs="Arial"/>
                <w:sz w:val="19"/>
                <w:szCs w:val="19"/>
              </w:rPr>
            </w:pPr>
            <w:del w:id="28" w:author="Marek Pazdera" w:date="2015-10-14T11:04:00Z">
              <w:r w:rsidRPr="00644344" w:rsidDel="001D2FF7">
                <w:rPr>
                  <w:rFonts w:ascii="Arial" w:hAnsi="Arial" w:cs="Arial"/>
                  <w:sz w:val="19"/>
                  <w:szCs w:val="19"/>
                </w:rPr>
                <w:delText>Finančná a ekonomická stránka projektu</w:delText>
              </w:r>
            </w:del>
          </w:p>
        </w:tc>
        <w:customXmlDelRangeStart w:id="29" w:author="Marek Pazdera" w:date="2015-10-14T11:04:00Z"/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DelRangeEnd w:id="29"/>
            <w:tc>
              <w:tcPr>
                <w:tcW w:w="1446" w:type="dxa"/>
                <w:shd w:val="clear" w:color="auto" w:fill="auto"/>
              </w:tcPr>
              <w:p w14:paraId="3E83598C" w14:textId="5716BE9B" w:rsidR="00DD5CA5" w:rsidRPr="00B50FF9" w:rsidDel="001D2FF7" w:rsidRDefault="00DD5CA5" w:rsidP="001D2FF7">
                <w:pPr>
                  <w:jc w:val="center"/>
                  <w:rPr>
                    <w:del w:id="30" w:author="Marek Pazdera" w:date="2015-10-14T11:04:00Z"/>
                    <w:rFonts w:ascii="Arial" w:hAnsi="Arial" w:cs="Arial"/>
                    <w:sz w:val="19"/>
                    <w:szCs w:val="19"/>
                  </w:rPr>
                </w:pPr>
              </w:p>
            </w:tc>
            <w:customXmlDelRangeStart w:id="31" w:author="Marek Pazdera" w:date="2015-10-14T11:04:00Z"/>
          </w:sdtContent>
        </w:sdt>
        <w:customXmlDelRangeEnd w:id="31"/>
        <w:tc>
          <w:tcPr>
            <w:tcW w:w="3698" w:type="dxa"/>
            <w:shd w:val="clear" w:color="auto" w:fill="auto"/>
          </w:tcPr>
          <w:p w14:paraId="3E83598D" w14:textId="1E9B19A0" w:rsidR="00DD5CA5" w:rsidRPr="00B50FF9" w:rsidDel="001D2FF7" w:rsidRDefault="00DD5CA5" w:rsidP="004734B7">
            <w:pPr>
              <w:jc w:val="center"/>
              <w:rPr>
                <w:del w:id="32" w:author="Marek Pazdera" w:date="2015-10-14T11:04:00Z"/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9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F" w14:textId="31420BA2" w:rsidR="00DD5CA5" w:rsidRPr="00644344" w:rsidRDefault="00DD5CA5" w:rsidP="00DA5E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</w:t>
            </w:r>
            <w:del w:id="33" w:author="Anna Baron" w:date="2015-10-06T14:07:00Z">
              <w:r w:rsidRPr="00644344" w:rsidDel="00DA5E36">
                <w:rPr>
                  <w:rFonts w:ascii="Arial" w:hAnsi="Arial" w:cs="Arial"/>
                  <w:sz w:val="19"/>
                  <w:szCs w:val="19"/>
                </w:rPr>
                <w:delText>3</w:delText>
              </w:r>
            </w:del>
            <w:ins w:id="34" w:author="Anna Baron" w:date="2015-10-06T14:07:00Z">
              <w:r w:rsidR="00DA5E36">
                <w:rPr>
                  <w:rFonts w:ascii="Arial" w:hAnsi="Arial" w:cs="Arial"/>
                  <w:sz w:val="19"/>
                  <w:szCs w:val="19"/>
                </w:rPr>
                <w:t>2</w:t>
              </w:r>
            </w:ins>
          </w:p>
        </w:tc>
        <w:tc>
          <w:tcPr>
            <w:tcW w:w="1988" w:type="dxa"/>
            <w:shd w:val="clear" w:color="auto" w:fill="auto"/>
          </w:tcPr>
          <w:p w14:paraId="3E835990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91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92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93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3E835997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3E835995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3E835996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Textzstupnhosymbolu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3E835999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8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3E83599B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3E83599A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3E83599D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C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3E8359A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9E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9F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1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2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6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4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5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A7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A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C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D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B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AF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3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B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6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4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5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7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8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C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BA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7B3344BB" w14:textId="77777777" w:rsidTr="00DD5CA5">
        <w:trPr>
          <w:jc w:val="center"/>
          <w:ins w:id="35" w:author="Marek Pazdera" w:date="2015-10-14T11:0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7A3832D" w14:textId="77777777" w:rsidR="001D2FF7" w:rsidRPr="00B50FF9" w:rsidRDefault="001D2FF7" w:rsidP="00F1690D">
            <w:pPr>
              <w:rPr>
                <w:ins w:id="36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6EC1D78" w14:textId="77777777" w:rsidR="001D2FF7" w:rsidRPr="00B50FF9" w:rsidRDefault="001D2FF7" w:rsidP="00F1690D">
            <w:pPr>
              <w:rPr>
                <w:ins w:id="37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48DE334" w14:textId="77777777" w:rsidTr="00AA434F">
        <w:trPr>
          <w:jc w:val="center"/>
          <w:ins w:id="38" w:author="Marek Pazdera" w:date="2015-10-14T11:06:00Z"/>
        </w:trPr>
        <w:tc>
          <w:tcPr>
            <w:tcW w:w="4306" w:type="dxa"/>
            <w:gridSpan w:val="3"/>
            <w:shd w:val="clear" w:color="auto" w:fill="auto"/>
          </w:tcPr>
          <w:p w14:paraId="698C3582" w14:textId="77777777" w:rsidR="001D2FF7" w:rsidRPr="00B50FF9" w:rsidRDefault="001D2FF7" w:rsidP="00AA434F">
            <w:pPr>
              <w:rPr>
                <w:ins w:id="39" w:author="Marek Pazdera" w:date="2015-10-14T11:06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2EDB6E2" w14:textId="77777777" w:rsidR="001D2FF7" w:rsidRPr="00B50FF9" w:rsidRDefault="001D2FF7" w:rsidP="00AA434F">
            <w:pPr>
              <w:rPr>
                <w:ins w:id="40" w:author="Marek Pazdera" w:date="2015-10-14T11:06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56191CBB" w14:textId="77777777" w:rsidTr="00DD5CA5">
        <w:trPr>
          <w:jc w:val="center"/>
          <w:ins w:id="41" w:author="Marek Pazdera" w:date="2015-10-14T11:0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2362EB0" w14:textId="75F27A4E" w:rsidR="001D2FF7" w:rsidRPr="00B50FF9" w:rsidRDefault="001D2FF7" w:rsidP="00F1690D">
            <w:pPr>
              <w:rPr>
                <w:ins w:id="42" w:author="Marek Pazdera" w:date="2015-10-14T11:05:00Z"/>
                <w:rFonts w:ascii="Arial" w:hAnsi="Arial" w:cs="Arial"/>
                <w:sz w:val="19"/>
                <w:szCs w:val="19"/>
              </w:rPr>
            </w:pPr>
            <w:ins w:id="43" w:author="Marek Pazdera" w:date="2015-10-14T11:06:00Z">
              <w:r>
                <w:rPr>
                  <w:rFonts w:ascii="Arial" w:hAnsi="Arial" w:cs="Arial"/>
                  <w:sz w:val="19"/>
                  <w:szCs w:val="19"/>
                </w:rPr>
                <w:t>Vypracoval (zástupca gestora HP alebo ním poverená osoba</w:t>
              </w:r>
            </w:ins>
            <w:ins w:id="44" w:author="Marek Pazdera" w:date="2015-10-14T11:07:00Z">
              <w:r>
                <w:rPr>
                  <w:rStyle w:val="Odkaznapoznmkupodiarou"/>
                  <w:rFonts w:ascii="Arial" w:hAnsi="Arial" w:cs="Arial"/>
                  <w:sz w:val="19"/>
                  <w:szCs w:val="19"/>
                </w:rPr>
                <w:footnoteReference w:id="9"/>
              </w:r>
            </w:ins>
            <w:ins w:id="46" w:author="Viera Lorencová" w:date="2015-10-29T10:25:00Z">
              <w:r w:rsidR="0006623C">
                <w:rPr>
                  <w:rFonts w:ascii="Arial" w:hAnsi="Arial" w:cs="Arial"/>
                  <w:sz w:val="19"/>
                  <w:szCs w:val="19"/>
                </w:rPr>
                <w:t>)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3A9D9E5" w14:textId="7A431A78" w:rsidR="001D2FF7" w:rsidRPr="00B50FF9" w:rsidRDefault="001D2FF7" w:rsidP="00F1690D">
            <w:pPr>
              <w:rPr>
                <w:ins w:id="47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058990C0" w14:textId="77777777" w:rsidTr="00DD5CA5">
        <w:trPr>
          <w:jc w:val="center"/>
          <w:ins w:id="48" w:author="Marek Pazdera" w:date="2015-10-14T11:0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4715C11" w14:textId="2FB5C938" w:rsidR="001D2FF7" w:rsidRDefault="001D2FF7" w:rsidP="00F1690D">
            <w:pPr>
              <w:rPr>
                <w:ins w:id="49" w:author="Marek Pazdera" w:date="2015-10-14T11:05:00Z"/>
                <w:rFonts w:ascii="Arial" w:hAnsi="Arial" w:cs="Arial"/>
                <w:sz w:val="19"/>
                <w:szCs w:val="19"/>
              </w:rPr>
            </w:pPr>
            <w:ins w:id="50" w:author="Marek Pazdera" w:date="2015-10-14T11:08:00Z">
              <w:r w:rsidRPr="001D2FF7">
                <w:rPr>
                  <w:rFonts w:ascii="Arial" w:hAnsi="Arial" w:cs="Arial"/>
                  <w:sz w:val="19"/>
                  <w:szCs w:val="19"/>
                </w:rPr>
                <w:t>Dátum: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BE5AF7A" w14:textId="0D36F713" w:rsidR="001D2FF7" w:rsidRDefault="001D2FF7" w:rsidP="00F1690D">
            <w:pPr>
              <w:rPr>
                <w:ins w:id="51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4E6A8B2F" w14:textId="77777777" w:rsidTr="00DD5CA5">
        <w:trPr>
          <w:jc w:val="center"/>
          <w:ins w:id="52" w:author="Marek Pazdera" w:date="2015-10-14T11:0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678133A" w14:textId="39E7ACD9" w:rsidR="001D2FF7" w:rsidRDefault="001D2FF7" w:rsidP="00F1690D">
            <w:pPr>
              <w:rPr>
                <w:ins w:id="53" w:author="Marek Pazdera" w:date="2015-10-14T11:05:00Z"/>
                <w:rFonts w:ascii="Arial" w:hAnsi="Arial" w:cs="Arial"/>
                <w:sz w:val="19"/>
                <w:szCs w:val="19"/>
              </w:rPr>
            </w:pPr>
            <w:ins w:id="54" w:author="Marek Pazdera" w:date="2015-10-14T11:08:00Z">
              <w:r w:rsidRPr="001D2FF7">
                <w:rPr>
                  <w:rFonts w:ascii="Arial" w:hAnsi="Arial" w:cs="Arial"/>
                  <w:sz w:val="19"/>
                  <w:szCs w:val="19"/>
                </w:rPr>
                <w:t>Podpis: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86835F" w14:textId="2CF013C9" w:rsidR="001D2FF7" w:rsidRDefault="001D2FF7" w:rsidP="00F1690D">
            <w:pPr>
              <w:rPr>
                <w:ins w:id="55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BF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3E8359B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E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0" w14:textId="77777777" w:rsidR="001D2FF7" w:rsidRPr="00B50FF9" w:rsidRDefault="001D2FF7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3E8359C1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3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C4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C6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C7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C9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B" w14:textId="77777777" w:rsidR="001D2FF7" w:rsidRPr="00B50FF9" w:rsidRDefault="001D2FF7" w:rsidP="001076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CC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D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E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CF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D3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D1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</w:tcPr>
          <w:p w14:paraId="3E8359D2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8359D4" w14:textId="77777777" w:rsidR="00FD028A" w:rsidRPr="00FD028A" w:rsidRDefault="00FD028A" w:rsidP="00A66794">
      <w:bookmarkStart w:id="56" w:name="_GoBack"/>
      <w:bookmarkEnd w:id="56"/>
    </w:p>
    <w:sectPr w:rsidR="00FD028A" w:rsidRPr="00FD028A" w:rsidSect="00C571C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93E19" w14:textId="77777777" w:rsidR="00C30303" w:rsidRDefault="00C30303" w:rsidP="009B44B8">
      <w:pPr>
        <w:spacing w:after="0" w:line="240" w:lineRule="auto"/>
      </w:pPr>
      <w:r>
        <w:separator/>
      </w:r>
    </w:p>
  </w:endnote>
  <w:endnote w:type="continuationSeparator" w:id="0">
    <w:p w14:paraId="5E2703D3" w14:textId="77777777" w:rsidR="00C30303" w:rsidRDefault="00C3030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359DC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359E2" wp14:editId="3E8359E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6657AA6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8359DD" w14:textId="127498D6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90D0C">
          <w:rPr>
            <w:noProof/>
          </w:rPr>
          <w:t>2</w:t>
        </w:r>
        <w:r>
          <w:fldChar w:fldCharType="end"/>
        </w:r>
      </w:sdtContent>
    </w:sdt>
  </w:p>
  <w:p w14:paraId="3E8359DE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AB5CC" w14:textId="7B44E003" w:rsidR="00145AAB" w:rsidRPr="00B90D0C" w:rsidRDefault="00B90D0C" w:rsidP="00B90D0C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C1CF5" w14:textId="77777777" w:rsidR="00C30303" w:rsidRDefault="00C30303" w:rsidP="009B44B8">
      <w:pPr>
        <w:spacing w:after="0" w:line="240" w:lineRule="auto"/>
      </w:pPr>
      <w:r>
        <w:separator/>
      </w:r>
    </w:p>
  </w:footnote>
  <w:footnote w:type="continuationSeparator" w:id="0">
    <w:p w14:paraId="50B9C3D3" w14:textId="77777777" w:rsidR="00C30303" w:rsidRDefault="00C30303" w:rsidP="009B44B8">
      <w:pPr>
        <w:spacing w:after="0" w:line="240" w:lineRule="auto"/>
      </w:pPr>
      <w:r>
        <w:continuationSeparator/>
      </w:r>
    </w:p>
  </w:footnote>
  <w:footnote w:id="1">
    <w:p w14:paraId="3E8359E8" w14:textId="77777777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14:paraId="3E8359E9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3E8359EA" w14:textId="54DAC9BB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</w:t>
      </w:r>
      <w:r w:rsidR="00BB6D58">
        <w:t>ie kritérií na výber projektov.</w:t>
      </w:r>
    </w:p>
  </w:footnote>
  <w:footnote w:id="4">
    <w:p w14:paraId="3E8359EB" w14:textId="77777777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zo strany odborných hodnotiteľov</w:t>
      </w:r>
      <w:r w:rsidR="009E7FE9">
        <w:t>.</w:t>
      </w:r>
    </w:p>
  </w:footnote>
  <w:footnote w:id="5">
    <w:p w14:paraId="3E8359EC" w14:textId="6879ED89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BB6D58">
        <w:t>,</w:t>
      </w:r>
      <w:r w:rsidRPr="00A66794">
        <w:t xml:space="preserve"> v dôsledku ktorej je vyhodnotenie predmetný</w:t>
      </w:r>
      <w:r w:rsidR="00A66794">
        <w:t>ch</w:t>
      </w:r>
      <w:r w:rsidRPr="00A66794">
        <w:t xml:space="preserve"> kritérií zabezpečené tretím odborným hodnotiteľom</w:t>
      </w:r>
      <w:r w:rsidR="009E7FE9">
        <w:t>.</w:t>
      </w:r>
    </w:p>
  </w:footnote>
  <w:footnote w:id="6">
    <w:p w14:paraId="3E8359ED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3E8359EE" w14:textId="7777777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 w:rsidR="009E7FE9">
        <w:t>.</w:t>
      </w:r>
    </w:p>
  </w:footnote>
  <w:footnote w:id="8">
    <w:p w14:paraId="3E8359EF" w14:textId="77777777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</w:p>
  </w:footnote>
  <w:footnote w:id="9">
    <w:p w14:paraId="574A438F" w14:textId="2B0EE70A" w:rsidR="001D2FF7" w:rsidRDefault="001D2FF7" w:rsidP="00B90D0C">
      <w:pPr>
        <w:pStyle w:val="Textpoznmkypodiarou"/>
        <w:jc w:val="both"/>
      </w:pPr>
      <w:ins w:id="45" w:author="Marek Pazdera" w:date="2015-10-14T11:07:00Z">
        <w:r>
          <w:rPr>
            <w:rStyle w:val="Odkaznapoznmkupodiarou"/>
          </w:rPr>
          <w:footnoteRef/>
        </w:r>
        <w:r>
          <w:t xml:space="preserve"> Aplikuje sa v prípade postupu podľa kapitoly 3.2.1.2, odsek 6 Systému riadenia EŠIF, t.j. a</w:t>
        </w:r>
        <w:r>
          <w:rPr>
            <w:rFonts w:eastAsia="Calibri"/>
            <w:szCs w:val="22"/>
            <w:lang w:eastAsia="en-US"/>
          </w:rPr>
  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  </w:r>
      </w:ins>
    </w:p>
  </w:footnote>
  <w:footnote w:id="10">
    <w:p w14:paraId="3E8359F0" w14:textId="0A262C86" w:rsidR="001D2FF7" w:rsidRPr="0005646C" w:rsidRDefault="001D2FF7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 xml:space="preserve">Časť hodnotiaceho hárku je relevantná iba v prípade vypĺňania hodnotiaceho hárku v ITMS2014+. </w:t>
      </w:r>
      <w:r w:rsidRPr="00A66794">
        <w:t>Vypĺňa sa v prípade, ak je zadaním výsledkov odborného hodnotenia do ITMS 2014+ poverený zamestnanec RO, ktorý nie je odborným hodnotiteľom ŽoNFP</w:t>
      </w:r>
      <w:r>
        <w:t>.</w:t>
      </w:r>
    </w:p>
  </w:footnote>
  <w:footnote w:id="11">
    <w:p w14:paraId="3E8359F1" w14:textId="70B313CC" w:rsidR="001D2FF7" w:rsidRDefault="001D2FF7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</w:t>
      </w:r>
      <w:r>
        <w:t>í</w:t>
      </w:r>
      <w:r w:rsidRPr="0005646C">
        <w:t xml:space="preserve">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359D9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359E0" wp14:editId="3E8359E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88C0343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3E8359DA" w14:textId="77777777" w:rsidR="007E7961" w:rsidRDefault="00F12F08" w:rsidP="00A667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3E8359DB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D70D5" w14:textId="77777777" w:rsidR="00145AAB" w:rsidRDefault="00145AAB" w:rsidP="00145AAB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75949F4B" wp14:editId="61AFE998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359DF" w14:textId="03331A2F" w:rsidR="007E7961" w:rsidRPr="00145AAB" w:rsidRDefault="00145AAB" w:rsidP="00145AAB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78B"/>
    <w:rsid w:val="00055EFA"/>
    <w:rsid w:val="0005646C"/>
    <w:rsid w:val="000614E5"/>
    <w:rsid w:val="00062525"/>
    <w:rsid w:val="0006623C"/>
    <w:rsid w:val="00071B7E"/>
    <w:rsid w:val="000868B3"/>
    <w:rsid w:val="000D39BE"/>
    <w:rsid w:val="000E371D"/>
    <w:rsid w:val="000E6785"/>
    <w:rsid w:val="00105536"/>
    <w:rsid w:val="0010760D"/>
    <w:rsid w:val="00145AAB"/>
    <w:rsid w:val="001479E2"/>
    <w:rsid w:val="00154F86"/>
    <w:rsid w:val="00187DAA"/>
    <w:rsid w:val="001D2FF7"/>
    <w:rsid w:val="00201341"/>
    <w:rsid w:val="0022265F"/>
    <w:rsid w:val="002453C9"/>
    <w:rsid w:val="0024799D"/>
    <w:rsid w:val="00285341"/>
    <w:rsid w:val="002B480E"/>
    <w:rsid w:val="002B60FE"/>
    <w:rsid w:val="002C2724"/>
    <w:rsid w:val="002E3020"/>
    <w:rsid w:val="003377A7"/>
    <w:rsid w:val="003413E7"/>
    <w:rsid w:val="00375C44"/>
    <w:rsid w:val="0039576A"/>
    <w:rsid w:val="003A5C6F"/>
    <w:rsid w:val="003B18B0"/>
    <w:rsid w:val="003C141E"/>
    <w:rsid w:val="004072C4"/>
    <w:rsid w:val="00440BE5"/>
    <w:rsid w:val="00482209"/>
    <w:rsid w:val="004841E3"/>
    <w:rsid w:val="004D176E"/>
    <w:rsid w:val="00517659"/>
    <w:rsid w:val="00561990"/>
    <w:rsid w:val="00566ADB"/>
    <w:rsid w:val="00576E70"/>
    <w:rsid w:val="00597067"/>
    <w:rsid w:val="005B1E08"/>
    <w:rsid w:val="005C7F16"/>
    <w:rsid w:val="005D16C2"/>
    <w:rsid w:val="006267ED"/>
    <w:rsid w:val="006300A5"/>
    <w:rsid w:val="0063252F"/>
    <w:rsid w:val="00640198"/>
    <w:rsid w:val="006426D5"/>
    <w:rsid w:val="00644344"/>
    <w:rsid w:val="00645C7C"/>
    <w:rsid w:val="006636D2"/>
    <w:rsid w:val="00663AAC"/>
    <w:rsid w:val="006647CF"/>
    <w:rsid w:val="006818FA"/>
    <w:rsid w:val="006837C5"/>
    <w:rsid w:val="00695365"/>
    <w:rsid w:val="006956AC"/>
    <w:rsid w:val="006A0FA0"/>
    <w:rsid w:val="006C2E72"/>
    <w:rsid w:val="00700482"/>
    <w:rsid w:val="00712F7D"/>
    <w:rsid w:val="00716BD5"/>
    <w:rsid w:val="00734B73"/>
    <w:rsid w:val="00762D03"/>
    <w:rsid w:val="007736B4"/>
    <w:rsid w:val="007A48AB"/>
    <w:rsid w:val="007E7961"/>
    <w:rsid w:val="00814754"/>
    <w:rsid w:val="0083042E"/>
    <w:rsid w:val="0084329B"/>
    <w:rsid w:val="00860CE0"/>
    <w:rsid w:val="008A7DBF"/>
    <w:rsid w:val="0091273B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3F80"/>
    <w:rsid w:val="009E7FE9"/>
    <w:rsid w:val="009F3D26"/>
    <w:rsid w:val="00A17D46"/>
    <w:rsid w:val="00A20F6F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1EFD"/>
    <w:rsid w:val="00AD14B0"/>
    <w:rsid w:val="00B2461A"/>
    <w:rsid w:val="00B50FF9"/>
    <w:rsid w:val="00B616EC"/>
    <w:rsid w:val="00B6172E"/>
    <w:rsid w:val="00B66F4A"/>
    <w:rsid w:val="00B81739"/>
    <w:rsid w:val="00B81782"/>
    <w:rsid w:val="00B90D0C"/>
    <w:rsid w:val="00BB36E6"/>
    <w:rsid w:val="00BB4138"/>
    <w:rsid w:val="00BB6D58"/>
    <w:rsid w:val="00C30303"/>
    <w:rsid w:val="00C571C4"/>
    <w:rsid w:val="00C64239"/>
    <w:rsid w:val="00C94A5B"/>
    <w:rsid w:val="00CA0B71"/>
    <w:rsid w:val="00CA39A3"/>
    <w:rsid w:val="00CC7D70"/>
    <w:rsid w:val="00CE33B2"/>
    <w:rsid w:val="00D0779C"/>
    <w:rsid w:val="00D14CF2"/>
    <w:rsid w:val="00D579BA"/>
    <w:rsid w:val="00DA36F7"/>
    <w:rsid w:val="00DA5E36"/>
    <w:rsid w:val="00DB0734"/>
    <w:rsid w:val="00DB1FDA"/>
    <w:rsid w:val="00DB3D85"/>
    <w:rsid w:val="00DC3A27"/>
    <w:rsid w:val="00DD5CA5"/>
    <w:rsid w:val="00E32EBC"/>
    <w:rsid w:val="00E55862"/>
    <w:rsid w:val="00EB1EDA"/>
    <w:rsid w:val="00ED45FB"/>
    <w:rsid w:val="00F0092F"/>
    <w:rsid w:val="00F12F08"/>
    <w:rsid w:val="00F13324"/>
    <w:rsid w:val="00F14034"/>
    <w:rsid w:val="00F147E9"/>
    <w:rsid w:val="00F72158"/>
    <w:rsid w:val="00F84B30"/>
    <w:rsid w:val="00FA32D1"/>
    <w:rsid w:val="00FA5280"/>
    <w:rsid w:val="00FD028A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835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14:paraId="37B1832A" w14:textId="77777777" w:rsidR="00DC5BA3" w:rsidRDefault="00587590" w:rsidP="00587590">
          <w:pPr>
            <w:pStyle w:val="09AAB4FA3E014B4A8E1B3C46433C02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14:paraId="37B1832B" w14:textId="77777777" w:rsidR="004B3767" w:rsidRDefault="00EB1B6B" w:rsidP="00EB1B6B">
          <w:pPr>
            <w:pStyle w:val="A7B06D14402A48A9B069E6EF71A91B9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14:paraId="37B1832C" w14:textId="77777777" w:rsidR="004306E3" w:rsidRDefault="00C4158A" w:rsidP="00C4158A">
          <w:pPr>
            <w:pStyle w:val="B41DCAC40E964C0FBA157385494F93A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14:paraId="37B1832D" w14:textId="77777777" w:rsidR="003D5873" w:rsidRDefault="000A0AAB" w:rsidP="000A0AAB">
          <w:pPr>
            <w:pStyle w:val="BDF9E8C0E0204EFFBCD0A8534F3D7A6C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14:paraId="37B1832E" w14:textId="77777777" w:rsidR="003D5873" w:rsidRDefault="000A0AAB" w:rsidP="000A0AAB">
          <w:pPr>
            <w:pStyle w:val="B16B4A87E7A948F0AF649C2EB4885D2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14:paraId="37B1832F" w14:textId="77777777" w:rsidR="003D5873" w:rsidRDefault="000A0AAB" w:rsidP="000A0AAB">
          <w:pPr>
            <w:pStyle w:val="3FABCDA9DCAA41A1B14C2DA3DD51421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14:paraId="37B18330" w14:textId="77777777" w:rsidR="003D5873" w:rsidRDefault="000A0AAB" w:rsidP="000A0AAB">
          <w:pPr>
            <w:pStyle w:val="8191056DB36B49739CA63B58843BB39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14:paraId="37B18331" w14:textId="77777777" w:rsidR="003D5873" w:rsidRDefault="000A0AAB" w:rsidP="000A0AAB">
          <w:pPr>
            <w:pStyle w:val="CAE701A5133942C18C6B4C540B81727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14:paraId="37B18332" w14:textId="77777777" w:rsidR="003D5873" w:rsidRDefault="000A0AAB" w:rsidP="000A0AAB">
          <w:pPr>
            <w:pStyle w:val="2C825B2DF4D347F49A3085696B01C44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14:paraId="37B18333" w14:textId="77777777" w:rsidR="003D5873" w:rsidRDefault="000A0AAB" w:rsidP="000A0AAB">
          <w:pPr>
            <w:pStyle w:val="B7E8464F20AB414C992024FA2844DC5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14:paraId="37B18334" w14:textId="77777777" w:rsidR="00280637" w:rsidRDefault="003D5873" w:rsidP="003D5873">
          <w:pPr>
            <w:pStyle w:val="314E19CBB3B9440D85BB3AC01209579E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14:paraId="37B18335" w14:textId="77777777" w:rsidR="00280637" w:rsidRDefault="003D5873" w:rsidP="003D5873">
          <w:pPr>
            <w:pStyle w:val="DEDB8774EC3F49B9994EBC281A4A6E0F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14:paraId="37B18336" w14:textId="77777777" w:rsidR="00280637" w:rsidRDefault="003D5873" w:rsidP="003D5873">
          <w:pPr>
            <w:pStyle w:val="B3C7D5613567468F807E44FFFFC4EFAC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4000848B3B247D38A9E18B108A30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EEA30-2174-4278-9B29-56783148F81A}"/>
      </w:docPartPr>
      <w:docPartBody>
        <w:p w14:paraId="37B18337" w14:textId="77777777" w:rsidR="00C40C05" w:rsidRDefault="006B6067" w:rsidP="006B6067">
          <w:pPr>
            <w:pStyle w:val="B4000848B3B247D38A9E18B108A3014A"/>
          </w:pPr>
          <w:r w:rsidRPr="0037278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A0AAB"/>
    <w:rsid w:val="001531F8"/>
    <w:rsid w:val="0016247E"/>
    <w:rsid w:val="00280637"/>
    <w:rsid w:val="003709D3"/>
    <w:rsid w:val="00372018"/>
    <w:rsid w:val="003A42BD"/>
    <w:rsid w:val="003D5873"/>
    <w:rsid w:val="003E2824"/>
    <w:rsid w:val="003F51DA"/>
    <w:rsid w:val="004306E3"/>
    <w:rsid w:val="004B3767"/>
    <w:rsid w:val="004D74F0"/>
    <w:rsid w:val="004E1946"/>
    <w:rsid w:val="004F370C"/>
    <w:rsid w:val="0051086C"/>
    <w:rsid w:val="0054674F"/>
    <w:rsid w:val="00577AE5"/>
    <w:rsid w:val="00587590"/>
    <w:rsid w:val="0061149B"/>
    <w:rsid w:val="006257B8"/>
    <w:rsid w:val="00641E8C"/>
    <w:rsid w:val="006B6067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A09BC"/>
    <w:rsid w:val="00A85B5A"/>
    <w:rsid w:val="00B351EF"/>
    <w:rsid w:val="00BC2E5A"/>
    <w:rsid w:val="00C0230D"/>
    <w:rsid w:val="00C40C05"/>
    <w:rsid w:val="00C4158A"/>
    <w:rsid w:val="00CA633C"/>
    <w:rsid w:val="00CC6FFA"/>
    <w:rsid w:val="00CD05DF"/>
    <w:rsid w:val="00D27373"/>
    <w:rsid w:val="00D77C82"/>
    <w:rsid w:val="00DC5BA3"/>
    <w:rsid w:val="00DE241F"/>
    <w:rsid w:val="00E067C1"/>
    <w:rsid w:val="00E62DBF"/>
    <w:rsid w:val="00EB1B6B"/>
    <w:rsid w:val="00F7537A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B1832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B6067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B6067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51BCD-7646-49C2-8BD8-6C322872A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6F0FCE-BC72-45C5-9934-773D58FFD9F2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A79C0DE-F9CC-4DFF-8616-E89DFCBDE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E9038C-7A3C-42A2-934B-EF62E58BD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18</cp:revision>
  <cp:lastPrinted>2015-03-19T16:14:00Z</cp:lastPrinted>
  <dcterms:created xsi:type="dcterms:W3CDTF">2015-03-26T08:31:00Z</dcterms:created>
  <dcterms:modified xsi:type="dcterms:W3CDTF">2016-01-14T08:39:00Z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